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1ACB8D74"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6C781641" w:rsidR="00F8254E"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F8254E">
              <w:rPr>
                <w:rFonts w:asciiTheme="minorHAnsi" w:hAnsiTheme="minorHAnsi" w:cstheme="minorHAnsi"/>
                <w:b/>
                <w:sz w:val="22"/>
              </w:rPr>
              <w:t>2</w:t>
            </w:r>
            <w:r w:rsidR="00DE2A9D">
              <w:rPr>
                <w:rFonts w:asciiTheme="minorHAnsi" w:hAnsiTheme="minorHAnsi" w:cstheme="minorHAnsi"/>
                <w:b/>
                <w:sz w:val="22"/>
              </w:rPr>
              <w:t>3-74</w:t>
            </w:r>
            <w:r w:rsidR="00E32BAE">
              <w:rPr>
                <w:rFonts w:asciiTheme="minorHAnsi" w:hAnsiTheme="minorHAnsi" w:cstheme="minorHAnsi"/>
                <w:b/>
                <w:sz w:val="22"/>
              </w:rPr>
              <w:t>8</w:t>
            </w:r>
            <w:r w:rsidR="00F90231">
              <w:rPr>
                <w:rFonts w:asciiTheme="minorHAnsi" w:hAnsiTheme="minorHAnsi" w:cstheme="minorHAnsi"/>
                <w:b/>
                <w:sz w:val="22"/>
              </w:rPr>
              <w:t>02</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079400009">
    <w:abstractNumId w:val="5"/>
  </w:num>
  <w:num w:numId="2" w16cid:durableId="2142569916">
    <w:abstractNumId w:val="4"/>
  </w:num>
  <w:num w:numId="3" w16cid:durableId="1194613432">
    <w:abstractNumId w:val="2"/>
  </w:num>
  <w:num w:numId="4" w16cid:durableId="1018192611">
    <w:abstractNumId w:val="1"/>
  </w:num>
  <w:num w:numId="5" w16cid:durableId="206926153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0271572">
    <w:abstractNumId w:val="3"/>
  </w:num>
  <w:num w:numId="7" w16cid:durableId="5415261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249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A512F"/>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2A9D"/>
    <w:rsid w:val="00DE4BB7"/>
    <w:rsid w:val="00E03B78"/>
    <w:rsid w:val="00E13D74"/>
    <w:rsid w:val="00E27172"/>
    <w:rsid w:val="00E32BAE"/>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254E"/>
    <w:rsid w:val="00F85EA3"/>
    <w:rsid w:val="00F85EB5"/>
    <w:rsid w:val="00F90231"/>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6</TotalTime>
  <Pages>3</Pages>
  <Words>770</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5431</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9</cp:revision>
  <cp:lastPrinted>2014-07-02T17:29:00Z</cp:lastPrinted>
  <dcterms:created xsi:type="dcterms:W3CDTF">2022-04-05T11:05:00Z</dcterms:created>
  <dcterms:modified xsi:type="dcterms:W3CDTF">2023-03-03T19:34:00Z</dcterms:modified>
</cp:coreProperties>
</file>